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E27D23D" w14:textId="77777777" w:rsidR="000710AE" w:rsidRDefault="000710AE" w:rsidP="000710AE">
      <w:pPr>
        <w:spacing w:line="360" w:lineRule="auto"/>
        <w:jc w:val="center"/>
        <w:rPr>
          <w:rFonts w:ascii="宋体" w:hAnsi="宋体"/>
          <w:sz w:val="28"/>
          <w:szCs w:val="28"/>
        </w:rPr>
      </w:pPr>
      <w:r>
        <w:rPr>
          <w:rFonts w:ascii="宋体" w:hAnsi="宋体" w:hint="eastAsia"/>
          <w:b/>
          <w:bCs/>
          <w:sz w:val="28"/>
          <w:szCs w:val="28"/>
        </w:rPr>
        <w:t>“梦想中心”申请承诺</w:t>
      </w:r>
    </w:p>
    <w:p w14:paraId="08B95591" w14:textId="77777777" w:rsidR="000710AE" w:rsidRDefault="000710AE" w:rsidP="000710AE">
      <w:pPr>
        <w:numPr>
          <w:ilvl w:val="0"/>
          <w:numId w:val="12"/>
        </w:numPr>
        <w:spacing w:line="360" w:lineRule="auto"/>
        <w:rPr>
          <w:rFonts w:ascii="宋体" w:hAnsi="宋体"/>
          <w:b/>
        </w:rPr>
      </w:pPr>
      <w:r>
        <w:rPr>
          <w:rFonts w:ascii="宋体" w:hAnsi="宋体" w:hint="eastAsia"/>
          <w:b/>
        </w:rPr>
        <w:t>学校承诺申请表信息全部是真实有效的，若有虚假成分或抄</w:t>
      </w:r>
      <w:bookmarkStart w:id="0" w:name="_GoBack"/>
      <w:bookmarkEnd w:id="0"/>
      <w:r>
        <w:rPr>
          <w:rFonts w:ascii="宋体" w:hAnsi="宋体" w:hint="eastAsia"/>
          <w:b/>
        </w:rPr>
        <w:t>袭，自愿放弃申请资格。</w:t>
      </w:r>
    </w:p>
    <w:p w14:paraId="49144243" w14:textId="77777777" w:rsidR="000710AE" w:rsidRDefault="000710AE" w:rsidP="000710AE">
      <w:pPr>
        <w:numPr>
          <w:ilvl w:val="0"/>
          <w:numId w:val="12"/>
        </w:numPr>
        <w:spacing w:line="360" w:lineRule="auto"/>
        <w:rPr>
          <w:rFonts w:ascii="宋体" w:hAnsi="宋体"/>
        </w:rPr>
      </w:pPr>
      <w:r>
        <w:rPr>
          <w:rFonts w:ascii="宋体" w:hAnsi="宋体" w:hint="eastAsia"/>
        </w:rPr>
        <w:t>学校认同基金会的基本理念，愿意与基金会共同探索新型的</w:t>
      </w:r>
      <w:r w:rsidR="00674E75">
        <w:rPr>
          <w:rFonts w:ascii="宋体" w:hAnsi="宋体" w:hint="eastAsia"/>
        </w:rPr>
        <w:t>素养</w:t>
      </w:r>
      <w:r>
        <w:rPr>
          <w:rFonts w:ascii="宋体" w:hAnsi="宋体" w:hint="eastAsia"/>
        </w:rPr>
        <w:t>教育方法</w:t>
      </w:r>
      <w:r w:rsidR="009D5367">
        <w:rPr>
          <w:rFonts w:ascii="宋体" w:hAnsi="宋体" w:hint="eastAsia"/>
        </w:rPr>
        <w:t>，</w:t>
      </w:r>
      <w:r>
        <w:rPr>
          <w:rFonts w:ascii="宋体" w:hAnsi="宋体" w:hint="eastAsia"/>
        </w:rPr>
        <w:t>为孩子们构筑一个开放、互动、创新、快乐的学习世界。</w:t>
      </w:r>
    </w:p>
    <w:p w14:paraId="293EF316" w14:textId="452DA5A4" w:rsidR="000710AE" w:rsidRDefault="00534F98" w:rsidP="00534F98">
      <w:pPr>
        <w:numPr>
          <w:ilvl w:val="0"/>
          <w:numId w:val="12"/>
        </w:numPr>
        <w:spacing w:line="360" w:lineRule="auto"/>
        <w:rPr>
          <w:rFonts w:ascii="宋体" w:hAnsi="宋体"/>
        </w:rPr>
      </w:pPr>
      <w:r w:rsidRPr="00534F98">
        <w:rPr>
          <w:rFonts w:ascii="宋体" w:hAnsi="宋体" w:hint="eastAsia"/>
        </w:rPr>
        <w:t>学校具备且能够无偿提供符合安全标准要求、面积60-108平方米（建议按照单</w:t>
      </w:r>
      <w:ins w:id="1" w:author="zhoudanjing" w:date="2018-08-29T16:25:00Z">
        <w:r w:rsidR="002767DA">
          <w:rPr>
            <w:rFonts w:ascii="宋体" w:hAnsi="宋体" w:hint="eastAsia"/>
          </w:rPr>
          <w:t>班</w:t>
        </w:r>
      </w:ins>
      <w:r w:rsidRPr="00534F98">
        <w:rPr>
          <w:rFonts w:ascii="宋体" w:hAnsi="宋体" w:hint="eastAsia"/>
        </w:rPr>
        <w:t>最多学生人数，人均1.5-2平米）的室内场地，作为待建梦想中心的教室，真爱梦想会在确认与学校合作、安排发送梦想中心物资前10-15天致电校长确认教室长宽高，一旦确认教室信息则学校不得随意更改待建梦想中心教室，之后由于学校更改导致的梦想中心装修材料不够等问题</w:t>
      </w:r>
      <w:ins w:id="2" w:author="zhoudanjing" w:date="2018-08-29T16:26:00Z">
        <w:r w:rsidR="002767DA">
          <w:rPr>
            <w:rFonts w:ascii="宋体" w:hAnsi="宋体" w:hint="eastAsia"/>
          </w:rPr>
          <w:t>需</w:t>
        </w:r>
      </w:ins>
      <w:r w:rsidRPr="00534F98">
        <w:rPr>
          <w:rFonts w:ascii="宋体" w:hAnsi="宋体" w:hint="eastAsia"/>
        </w:rPr>
        <w:t xml:space="preserve">由学校自行在当地补充采购物资或承担真爱梦想补发物资产生的额外费用。 </w:t>
      </w:r>
      <w:r w:rsidR="000710AE">
        <w:rPr>
          <w:rFonts w:ascii="宋体" w:hAnsi="宋体"/>
        </w:rPr>
        <w:t xml:space="preserve"> </w:t>
      </w:r>
    </w:p>
    <w:p w14:paraId="6F00584C" w14:textId="61A3350F" w:rsidR="000710AE" w:rsidRDefault="000710AE" w:rsidP="000710AE">
      <w:pPr>
        <w:numPr>
          <w:ilvl w:val="0"/>
          <w:numId w:val="12"/>
        </w:numPr>
        <w:spacing w:line="360" w:lineRule="auto"/>
        <w:rPr>
          <w:rFonts w:ascii="宋体" w:hAnsi="宋体"/>
        </w:rPr>
      </w:pPr>
      <w:r>
        <w:rPr>
          <w:rFonts w:ascii="宋体" w:hAnsi="宋体" w:hint="eastAsia"/>
        </w:rPr>
        <w:t>学校</w:t>
      </w:r>
      <w:r w:rsidR="00925C22">
        <w:rPr>
          <w:rFonts w:ascii="宋体" w:hAnsi="宋体" w:hint="eastAsia"/>
        </w:rPr>
        <w:t>应</w:t>
      </w:r>
      <w:r>
        <w:rPr>
          <w:rFonts w:ascii="宋体" w:hAnsi="宋体" w:hint="eastAsia"/>
        </w:rPr>
        <w:t>尽可能提高“梦想中心”利用效率。在保证尽可能长开放时间的同时，学校有能力投入必要的保养修缮成本以保证梦想中心维持良好的运营状态。如梦想中心的设备设施需要修理、更换，基金会可以提供相关物资采购方面的协助，但费用原则上由学校自行支付。如梦想中心的设备发生丢失，学校需自筹资金补齐丢失的设备。学校保证基金会所捐赠的物资必须放置在梦想中心里，不</w:t>
      </w:r>
      <w:r w:rsidR="00925C22">
        <w:rPr>
          <w:rFonts w:ascii="宋体" w:hAnsi="宋体" w:hint="eastAsia"/>
        </w:rPr>
        <w:t>得</w:t>
      </w:r>
      <w:r>
        <w:rPr>
          <w:rFonts w:ascii="宋体" w:hAnsi="宋体" w:hint="eastAsia"/>
        </w:rPr>
        <w:t>擅自移走或更换。</w:t>
      </w:r>
    </w:p>
    <w:p w14:paraId="2210EB13" w14:textId="248DCB3A" w:rsidR="000710AE" w:rsidRDefault="00534F98" w:rsidP="000710AE">
      <w:pPr>
        <w:numPr>
          <w:ilvl w:val="0"/>
          <w:numId w:val="12"/>
        </w:numPr>
        <w:spacing w:line="360" w:lineRule="auto"/>
        <w:rPr>
          <w:rFonts w:ascii="宋体" w:hAnsi="宋体"/>
        </w:rPr>
      </w:pPr>
      <w:r w:rsidRPr="00534F98">
        <w:rPr>
          <w:rFonts w:ascii="宋体" w:hAnsi="宋体" w:hint="eastAsia"/>
        </w:rPr>
        <w:t>学校</w:t>
      </w:r>
      <w:r w:rsidR="00925C22">
        <w:rPr>
          <w:rFonts w:ascii="宋体" w:hAnsi="宋体" w:hint="eastAsia"/>
        </w:rPr>
        <w:t>需</w:t>
      </w:r>
      <w:r w:rsidRPr="00534F98">
        <w:rPr>
          <w:rFonts w:ascii="宋体" w:hAnsi="宋体" w:hint="eastAsia"/>
        </w:rPr>
        <w:t>指派</w:t>
      </w:r>
      <w:r w:rsidR="00925C22">
        <w:rPr>
          <w:rFonts w:ascii="宋体" w:hAnsi="宋体" w:hint="eastAsia"/>
        </w:rPr>
        <w:t>两位</w:t>
      </w:r>
      <w:r w:rsidR="00925C22">
        <w:rPr>
          <w:rFonts w:ascii="宋体" w:hAnsi="宋体"/>
        </w:rPr>
        <w:t>教师作为</w:t>
      </w:r>
      <w:r w:rsidRPr="00534F98">
        <w:rPr>
          <w:rFonts w:ascii="宋体" w:hAnsi="宋体" w:hint="eastAsia"/>
        </w:rPr>
        <w:t>梦想中心主管老师</w:t>
      </w:r>
      <w:r w:rsidR="00925C22">
        <w:rPr>
          <w:rFonts w:ascii="宋体" w:hAnsi="宋体" w:hint="eastAsia"/>
        </w:rPr>
        <w:t>和</w:t>
      </w:r>
      <w:r w:rsidRPr="00534F98">
        <w:rPr>
          <w:rFonts w:ascii="宋体" w:hAnsi="宋体" w:hint="eastAsia"/>
        </w:rPr>
        <w:t>梦想中心主任，</w:t>
      </w:r>
      <w:r w:rsidR="00925C22">
        <w:rPr>
          <w:rFonts w:ascii="宋体" w:hAnsi="宋体" w:hint="eastAsia"/>
        </w:rPr>
        <w:t>分别</w:t>
      </w:r>
      <w:r w:rsidR="00925C22">
        <w:rPr>
          <w:rFonts w:ascii="宋体" w:hAnsi="宋体"/>
        </w:rPr>
        <w:t>负责</w:t>
      </w:r>
      <w:r w:rsidR="00925C22">
        <w:rPr>
          <w:rFonts w:ascii="宋体" w:hAnsi="宋体" w:hint="eastAsia"/>
        </w:rPr>
        <w:t>“梦想</w:t>
      </w:r>
      <w:r w:rsidR="00925C22">
        <w:rPr>
          <w:rFonts w:ascii="宋体" w:hAnsi="宋体"/>
        </w:rPr>
        <w:t>课程</w:t>
      </w:r>
      <w:r w:rsidR="00925C22">
        <w:rPr>
          <w:rFonts w:ascii="宋体" w:hAnsi="宋体" w:hint="eastAsia"/>
        </w:rPr>
        <w:t>”安排和</w:t>
      </w:r>
      <w:r w:rsidR="00925C22" w:rsidRPr="00534F98">
        <w:rPr>
          <w:rFonts w:ascii="宋体" w:hAnsi="宋体" w:hint="eastAsia"/>
        </w:rPr>
        <w:t>梦想盒子排课操作、日常基金会的沟通反馈等</w:t>
      </w:r>
      <w:r w:rsidR="00925C22">
        <w:rPr>
          <w:rFonts w:ascii="宋体" w:hAnsi="宋体" w:hint="eastAsia"/>
        </w:rPr>
        <w:t>。</w:t>
      </w:r>
      <w:r w:rsidRPr="00534F98">
        <w:rPr>
          <w:rFonts w:ascii="宋体" w:hAnsi="宋体" w:hint="eastAsia"/>
        </w:rPr>
        <w:t>建议由教导主任作为梦想中心主管老师</w:t>
      </w:r>
      <w:r w:rsidR="00925C22">
        <w:rPr>
          <w:rFonts w:ascii="宋体" w:hAnsi="宋体" w:hint="eastAsia"/>
        </w:rPr>
        <w:t>，</w:t>
      </w:r>
      <w:r w:rsidRPr="00534F98">
        <w:rPr>
          <w:rFonts w:ascii="宋体" w:hAnsi="宋体" w:hint="eastAsia"/>
        </w:rPr>
        <w:t>由有经验的专业教师（最好曾担任语文、数学或计算机学科教师）作为梦想中心主任。</w:t>
      </w:r>
      <w:r w:rsidR="00925C22">
        <w:rPr>
          <w:rFonts w:ascii="宋体" w:hAnsi="宋体" w:hint="eastAsia"/>
        </w:rPr>
        <w:t>上述</w:t>
      </w:r>
      <w:r w:rsidRPr="00534F98">
        <w:rPr>
          <w:rFonts w:ascii="宋体" w:hAnsi="宋体" w:hint="eastAsia"/>
        </w:rPr>
        <w:t>两位</w:t>
      </w:r>
      <w:r w:rsidR="00925C22">
        <w:rPr>
          <w:rFonts w:ascii="宋体" w:hAnsi="宋体" w:hint="eastAsia"/>
        </w:rPr>
        <w:t>教师</w:t>
      </w:r>
      <w:r w:rsidRPr="00534F98">
        <w:rPr>
          <w:rFonts w:ascii="宋体" w:hAnsi="宋体" w:hint="eastAsia"/>
        </w:rPr>
        <w:t>将优先接受真爱梦想的业务指导和考核，</w:t>
      </w:r>
      <w:r w:rsidR="00925C22">
        <w:rPr>
          <w:rFonts w:ascii="宋体" w:hAnsi="宋体" w:hint="eastAsia"/>
        </w:rPr>
        <w:t>并根据</w:t>
      </w:r>
      <w:r w:rsidR="00925C22">
        <w:rPr>
          <w:rFonts w:ascii="宋体" w:hAnsi="宋体"/>
        </w:rPr>
        <w:t>“</w:t>
      </w:r>
      <w:r w:rsidR="00925C22">
        <w:rPr>
          <w:rFonts w:ascii="宋体" w:hAnsi="宋体" w:hint="eastAsia"/>
        </w:rPr>
        <w:t>梦想</w:t>
      </w:r>
      <w:r w:rsidR="00925C22">
        <w:rPr>
          <w:rFonts w:ascii="宋体" w:hAnsi="宋体"/>
        </w:rPr>
        <w:t>盒子”</w:t>
      </w:r>
      <w:r w:rsidR="00925C22">
        <w:rPr>
          <w:rFonts w:ascii="宋体" w:hAnsi="宋体" w:hint="eastAsia"/>
        </w:rPr>
        <w:t>网站</w:t>
      </w:r>
      <w:r w:rsidR="00925C22">
        <w:rPr>
          <w:rFonts w:ascii="宋体" w:hAnsi="宋体"/>
        </w:rPr>
        <w:t>规则，</w:t>
      </w:r>
      <w:r w:rsidRPr="00534F98">
        <w:rPr>
          <w:rFonts w:ascii="宋体" w:hAnsi="宋体" w:hint="eastAsia"/>
        </w:rPr>
        <w:t>优先获得积分和奖励兑换</w:t>
      </w:r>
      <w:r w:rsidR="00925C22">
        <w:rPr>
          <w:rFonts w:ascii="宋体" w:hAnsi="宋体" w:hint="eastAsia"/>
        </w:rPr>
        <w:t>机会</w:t>
      </w:r>
      <w:r w:rsidRPr="00534F98">
        <w:rPr>
          <w:rFonts w:ascii="宋体" w:hAnsi="宋体" w:hint="eastAsia"/>
        </w:rPr>
        <w:t>。</w:t>
      </w:r>
      <w:r w:rsidR="000710AE">
        <w:rPr>
          <w:rFonts w:ascii="宋体" w:hAnsi="宋体" w:hint="eastAsia"/>
        </w:rPr>
        <w:t>作为梦想中心的项目学校，承诺组织本校教师积极参与真爱梦想发起的</w:t>
      </w:r>
      <w:r w:rsidR="00B36F6A" w:rsidDel="00B36F6A">
        <w:rPr>
          <w:rFonts w:ascii="宋体" w:hAnsi="宋体" w:hint="eastAsia"/>
          <w:b/>
          <w:bCs/>
          <w:u w:val="single"/>
        </w:rPr>
        <w:t xml:space="preserve"> </w:t>
      </w:r>
      <w:r w:rsidR="000710AE">
        <w:rPr>
          <w:rFonts w:ascii="宋体" w:hAnsi="宋体" w:hint="eastAsia"/>
          <w:b/>
          <w:bCs/>
          <w:u w:val="single"/>
        </w:rPr>
        <w:t>“梦想课程”教师培训</w:t>
      </w:r>
      <w:r w:rsidR="000710AE">
        <w:rPr>
          <w:rFonts w:ascii="宋体" w:hAnsi="宋体" w:hint="eastAsia"/>
        </w:rPr>
        <w:t>，并在课时和师资安排方面给予“梦想课程”以充分保障。承诺将“</w:t>
      </w:r>
      <w:r w:rsidR="000710AE">
        <w:rPr>
          <w:rFonts w:ascii="宋体" w:hAnsi="宋体" w:hint="eastAsia"/>
          <w:b/>
          <w:bCs/>
          <w:u w:val="single"/>
        </w:rPr>
        <w:t>梦想课程”纳入学校校本课程，排入课表。在每个学期初</w:t>
      </w:r>
      <w:r w:rsidR="00B36F6A">
        <w:rPr>
          <w:rFonts w:ascii="宋体" w:hAnsi="宋体" w:hint="eastAsia"/>
          <w:b/>
          <w:bCs/>
          <w:u w:val="single"/>
        </w:rPr>
        <w:t>通过梦想盒子</w:t>
      </w:r>
      <w:r w:rsidR="00B36F6A">
        <w:rPr>
          <w:rFonts w:ascii="宋体" w:hAnsi="宋体"/>
          <w:b/>
          <w:bCs/>
          <w:u w:val="single"/>
        </w:rPr>
        <w:t>网站</w:t>
      </w:r>
      <w:r w:rsidR="000710AE">
        <w:rPr>
          <w:rFonts w:ascii="宋体" w:hAnsi="宋体" w:hint="eastAsia"/>
          <w:b/>
          <w:bCs/>
          <w:u w:val="single"/>
        </w:rPr>
        <w:t>提交课表</w:t>
      </w:r>
      <w:r w:rsidR="000710AE">
        <w:rPr>
          <w:rFonts w:ascii="宋体" w:hAnsi="宋体" w:hint="eastAsia"/>
        </w:rPr>
        <w:t>，承诺</w:t>
      </w:r>
      <w:r w:rsidR="000710AE">
        <w:rPr>
          <w:rFonts w:ascii="宋体" w:hAnsi="宋体" w:hint="eastAsia"/>
          <w:b/>
          <w:bCs/>
          <w:u w:val="single"/>
        </w:rPr>
        <w:t>每个班级每周一节</w:t>
      </w:r>
      <w:r w:rsidR="000710AE">
        <w:rPr>
          <w:rFonts w:ascii="宋体" w:hAnsi="宋体" w:hint="eastAsia"/>
        </w:rPr>
        <w:t>的梦想课程课时，鼓励校内梦想课程授课技能交流</w:t>
      </w:r>
      <w:r w:rsidR="00B36F6A">
        <w:rPr>
          <w:rFonts w:ascii="宋体" w:hAnsi="宋体" w:hint="eastAsia"/>
        </w:rPr>
        <w:t>，学期提交</w:t>
      </w:r>
      <w:r w:rsidR="00B36F6A">
        <w:rPr>
          <w:rFonts w:ascii="宋体" w:hAnsi="宋体"/>
        </w:rPr>
        <w:t>梦想</w:t>
      </w:r>
      <w:r w:rsidR="00B36F6A">
        <w:rPr>
          <w:rFonts w:ascii="宋体" w:hAnsi="宋体" w:hint="eastAsia"/>
        </w:rPr>
        <w:t>课程</w:t>
      </w:r>
      <w:r w:rsidR="00B36F6A">
        <w:rPr>
          <w:rFonts w:ascii="宋体" w:hAnsi="宋体"/>
        </w:rPr>
        <w:t>实施反馈报告。</w:t>
      </w:r>
      <w:r w:rsidR="000710AE">
        <w:rPr>
          <w:rFonts w:ascii="宋体" w:hAnsi="宋体"/>
        </w:rPr>
        <w:t xml:space="preserve"> </w:t>
      </w:r>
    </w:p>
    <w:p w14:paraId="7E16EC46" w14:textId="53CF2374" w:rsidR="000710AE" w:rsidRDefault="000710AE" w:rsidP="000710AE">
      <w:pPr>
        <w:numPr>
          <w:ilvl w:val="0"/>
          <w:numId w:val="12"/>
        </w:numPr>
        <w:spacing w:line="360" w:lineRule="auto"/>
        <w:rPr>
          <w:rFonts w:ascii="宋体" w:hAnsi="宋体"/>
        </w:rPr>
      </w:pPr>
      <w:r>
        <w:rPr>
          <w:rFonts w:ascii="宋体" w:hAnsi="宋体" w:hint="eastAsia"/>
        </w:rPr>
        <w:t>真爱梦想无偿提供建设所需的标准建筑材料、板材家具、设备及相关的软硬件，并负责运送到项目学校，</w:t>
      </w:r>
      <w:r>
        <w:rPr>
          <w:rFonts w:ascii="宋体" w:hAnsi="宋体" w:hint="eastAsia"/>
          <w:b/>
          <w:bCs/>
          <w:u w:val="single"/>
        </w:rPr>
        <w:t>学校方面承诺在当地自行组织装修以及家具、设施、设备的安装，并自行解决这部分的费用</w:t>
      </w:r>
      <w:r>
        <w:rPr>
          <w:rFonts w:ascii="宋体" w:hAnsi="宋体" w:hint="eastAsia"/>
        </w:rPr>
        <w:t>。（学校自行筹措支付费用</w:t>
      </w:r>
      <w:r>
        <w:rPr>
          <w:rFonts w:ascii="宋体" w:hAnsi="宋体" w:hint="eastAsia"/>
          <w:b/>
          <w:bCs/>
          <w:u w:val="single"/>
        </w:rPr>
        <w:t>大约在</w:t>
      </w:r>
      <w:r>
        <w:rPr>
          <w:rFonts w:ascii="宋体" w:hAnsi="宋体"/>
          <w:b/>
          <w:bCs/>
          <w:u w:val="single"/>
        </w:rPr>
        <w:t>5000~</w:t>
      </w:r>
      <w:del w:id="3" w:author="zhoudanjing" w:date="2018-08-29T16:27:00Z">
        <w:r w:rsidR="001C72A2" w:rsidDel="002767DA">
          <w:rPr>
            <w:rFonts w:ascii="宋体" w:hAnsi="宋体"/>
            <w:b/>
            <w:bCs/>
            <w:u w:val="single"/>
          </w:rPr>
          <w:delText>10000</w:delText>
        </w:r>
      </w:del>
      <w:ins w:id="4" w:author="zhoudanjing" w:date="2018-08-29T16:27:00Z">
        <w:r w:rsidR="002767DA">
          <w:rPr>
            <w:rFonts w:ascii="宋体" w:hAnsi="宋体"/>
            <w:b/>
            <w:bCs/>
            <w:u w:val="single"/>
          </w:rPr>
          <w:t>50000</w:t>
        </w:r>
      </w:ins>
      <w:r>
        <w:rPr>
          <w:rFonts w:ascii="宋体" w:hAnsi="宋体" w:hint="eastAsia"/>
          <w:b/>
          <w:bCs/>
          <w:u w:val="single"/>
        </w:rPr>
        <w:t>元</w:t>
      </w:r>
      <w:r>
        <w:rPr>
          <w:rFonts w:ascii="宋体" w:hAnsi="宋体" w:hint="eastAsia"/>
        </w:rPr>
        <w:t>之间</w:t>
      </w:r>
      <w:r w:rsidR="00A67A7B">
        <w:rPr>
          <w:rFonts w:ascii="宋体" w:hAnsi="宋体" w:hint="eastAsia"/>
        </w:rPr>
        <w:t>，</w:t>
      </w:r>
      <w:r>
        <w:rPr>
          <w:rFonts w:ascii="宋体" w:hAnsi="宋体" w:hint="eastAsia"/>
        </w:rPr>
        <w:t>存在地域性差异）</w:t>
      </w:r>
    </w:p>
    <w:p w14:paraId="5073385C" w14:textId="77777777" w:rsidR="000710AE" w:rsidRDefault="000710AE" w:rsidP="00315F2B">
      <w:pPr>
        <w:numPr>
          <w:ilvl w:val="0"/>
          <w:numId w:val="12"/>
        </w:numPr>
        <w:spacing w:line="360" w:lineRule="auto"/>
        <w:rPr>
          <w:rFonts w:ascii="宋体" w:hAnsi="宋体"/>
        </w:rPr>
      </w:pPr>
      <w:r>
        <w:rPr>
          <w:rFonts w:ascii="宋体" w:hAnsi="宋体" w:hint="eastAsia"/>
        </w:rPr>
        <w:t>经真爱梦想确认建设的学校，</w:t>
      </w:r>
      <w:r w:rsidRPr="00D63DE5">
        <w:rPr>
          <w:rFonts w:ascii="宋体" w:hAnsi="宋体" w:hint="eastAsia"/>
        </w:rPr>
        <w:t>学校</w:t>
      </w:r>
      <w:r w:rsidRPr="00D63DE5">
        <w:rPr>
          <w:rFonts w:ascii="宋体" w:hAnsi="宋体"/>
        </w:rPr>
        <w:t>最多会收到三批物资</w:t>
      </w:r>
      <w:r w:rsidRPr="00D63DE5">
        <w:rPr>
          <w:rFonts w:ascii="宋体" w:hAnsi="宋体" w:hint="eastAsia"/>
        </w:rPr>
        <w:t>，</w:t>
      </w:r>
      <w:r w:rsidRPr="00D63DE5">
        <w:rPr>
          <w:rFonts w:ascii="宋体" w:hAnsi="宋体"/>
        </w:rPr>
        <w:t>均送货上门，</w:t>
      </w:r>
      <w:r w:rsidRPr="00327A01">
        <w:rPr>
          <w:rFonts w:hint="eastAsia"/>
        </w:rPr>
        <w:t>无需自提，亦</w:t>
      </w:r>
      <w:r w:rsidRPr="00327A01">
        <w:rPr>
          <w:rFonts w:hint="eastAsia"/>
        </w:rPr>
        <w:lastRenderedPageBreak/>
        <w:t>无需承担相关送货费用</w:t>
      </w:r>
      <w:r>
        <w:rPr>
          <w:rFonts w:hint="eastAsia"/>
        </w:rPr>
        <w:t>。</w:t>
      </w:r>
      <w:r w:rsidRPr="00327A01">
        <w:rPr>
          <w:rFonts w:hint="eastAsia"/>
        </w:rPr>
        <w:t>物资会以打托的形式</w:t>
      </w:r>
      <w:r>
        <w:rPr>
          <w:rFonts w:hint="eastAsia"/>
        </w:rPr>
        <w:t>整</w:t>
      </w:r>
      <w:r w:rsidRPr="00327A01">
        <w:rPr>
          <w:rFonts w:hint="eastAsia"/>
        </w:rPr>
        <w:t>托运输到校（部分情况特殊的地区</w:t>
      </w:r>
      <w:r>
        <w:rPr>
          <w:rFonts w:hint="eastAsia"/>
        </w:rPr>
        <w:t>会</w:t>
      </w:r>
      <w:r w:rsidRPr="00327A01">
        <w:rPr>
          <w:rFonts w:hint="eastAsia"/>
        </w:rPr>
        <w:t>存在差异），</w:t>
      </w:r>
      <w:r w:rsidRPr="00327A01">
        <w:rPr>
          <w:rFonts w:hint="eastAsia"/>
          <w:b/>
          <w:u w:val="single"/>
        </w:rPr>
        <w:t>请学校根据</w:t>
      </w:r>
      <w:r>
        <w:rPr>
          <w:rFonts w:hint="eastAsia"/>
          <w:b/>
          <w:u w:val="single"/>
        </w:rPr>
        <w:t>清单</w:t>
      </w:r>
      <w:r w:rsidRPr="00327A01">
        <w:rPr>
          <w:rFonts w:hint="eastAsia"/>
          <w:b/>
          <w:u w:val="single"/>
        </w:rPr>
        <w:t>逐一清点，如有问题（破损</w:t>
      </w:r>
      <w:r w:rsidRPr="00327A01">
        <w:rPr>
          <w:b/>
          <w:u w:val="single"/>
        </w:rPr>
        <w:t>/</w:t>
      </w:r>
      <w:r w:rsidRPr="00327A01">
        <w:rPr>
          <w:rFonts w:hint="eastAsia"/>
          <w:b/>
          <w:u w:val="single"/>
        </w:rPr>
        <w:t>缺失</w:t>
      </w:r>
      <w:r w:rsidR="00A67A7B">
        <w:rPr>
          <w:rFonts w:hint="eastAsia"/>
          <w:b/>
          <w:u w:val="single"/>
        </w:rPr>
        <w:t>/</w:t>
      </w:r>
      <w:r w:rsidR="00A67A7B">
        <w:rPr>
          <w:rFonts w:hint="eastAsia"/>
          <w:b/>
          <w:u w:val="single"/>
        </w:rPr>
        <w:t>错发</w:t>
      </w:r>
      <w:r w:rsidRPr="00327A01">
        <w:rPr>
          <w:rFonts w:hint="eastAsia"/>
          <w:b/>
          <w:u w:val="single"/>
        </w:rPr>
        <w:t>），请务必在</w:t>
      </w:r>
      <w:r w:rsidR="00723115" w:rsidRPr="00723115">
        <w:rPr>
          <w:rFonts w:hint="eastAsia"/>
          <w:b/>
          <w:u w:val="single"/>
        </w:rPr>
        <w:t>《物资</w:t>
      </w:r>
      <w:r w:rsidR="00674E75">
        <w:rPr>
          <w:rFonts w:hint="eastAsia"/>
          <w:b/>
          <w:u w:val="single"/>
        </w:rPr>
        <w:t>发运</w:t>
      </w:r>
      <w:r w:rsidR="00723115" w:rsidRPr="00723115">
        <w:rPr>
          <w:rFonts w:hint="eastAsia"/>
          <w:b/>
          <w:u w:val="single"/>
        </w:rPr>
        <w:t>清单》该物资签收状态列</w:t>
      </w:r>
      <w:r w:rsidRPr="00327A01">
        <w:rPr>
          <w:rFonts w:hint="eastAsia"/>
          <w:b/>
          <w:u w:val="single"/>
        </w:rPr>
        <w:t>上注明</w:t>
      </w:r>
      <w:r w:rsidR="00315F2B" w:rsidRPr="00315F2B">
        <w:rPr>
          <w:rFonts w:hint="eastAsia"/>
          <w:b/>
          <w:u w:val="single"/>
        </w:rPr>
        <w:t>，</w:t>
      </w:r>
      <w:r w:rsidR="00A67A7B">
        <w:rPr>
          <w:rFonts w:hint="eastAsia"/>
          <w:b/>
          <w:u w:val="single"/>
        </w:rPr>
        <w:t>填写</w:t>
      </w:r>
      <w:r w:rsidRPr="00327A01">
        <w:rPr>
          <w:rFonts w:hint="eastAsia"/>
          <w:b/>
          <w:u w:val="single"/>
        </w:rPr>
        <w:t>签收人姓名和签收日期</w:t>
      </w:r>
      <w:r w:rsidR="00A67A7B">
        <w:rPr>
          <w:rFonts w:hint="eastAsia"/>
          <w:b/>
          <w:u w:val="single"/>
        </w:rPr>
        <w:t>，</w:t>
      </w:r>
      <w:r w:rsidR="00A67A7B" w:rsidRPr="00327A01">
        <w:rPr>
          <w:rFonts w:hint="eastAsia"/>
          <w:b/>
          <w:u w:val="single"/>
        </w:rPr>
        <w:t>并加盖学校公章</w:t>
      </w:r>
      <w:r w:rsidRPr="00327A01">
        <w:rPr>
          <w:rFonts w:hint="eastAsia"/>
          <w:b/>
          <w:u w:val="single"/>
        </w:rPr>
        <w:t>。如非校长本人签收，请务必注明签收人身份证</w:t>
      </w:r>
      <w:r w:rsidR="00A67A7B">
        <w:rPr>
          <w:rFonts w:hint="eastAsia"/>
          <w:b/>
          <w:u w:val="single"/>
        </w:rPr>
        <w:t>号码</w:t>
      </w:r>
      <w:r w:rsidRPr="00327A01">
        <w:rPr>
          <w:rFonts w:hint="eastAsia"/>
          <w:b/>
          <w:u w:val="single"/>
        </w:rPr>
        <w:t>。</w:t>
      </w:r>
    </w:p>
    <w:p w14:paraId="6F45EFDF" w14:textId="77777777" w:rsidR="001C72A2" w:rsidRDefault="000710AE" w:rsidP="00D35C3E">
      <w:pPr>
        <w:numPr>
          <w:ilvl w:val="0"/>
          <w:numId w:val="12"/>
        </w:numPr>
        <w:spacing w:line="360" w:lineRule="auto"/>
        <w:rPr>
          <w:rFonts w:ascii="宋体" w:hAnsi="宋体"/>
        </w:rPr>
      </w:pPr>
      <w:r>
        <w:rPr>
          <w:rFonts w:ascii="宋体" w:hAnsi="宋体" w:hint="eastAsia"/>
        </w:rPr>
        <w:t>真爱梦想在物资发运之前会提供说明建设施工方法</w:t>
      </w:r>
      <w:r w:rsidR="00674E75">
        <w:rPr>
          <w:rFonts w:ascii="宋体" w:hAnsi="宋体" w:hint="eastAsia"/>
        </w:rPr>
        <w:t>及</w:t>
      </w:r>
      <w:r w:rsidR="00674E75">
        <w:rPr>
          <w:rFonts w:ascii="宋体" w:hAnsi="宋体"/>
        </w:rPr>
        <w:t>物资使用</w:t>
      </w:r>
      <w:r>
        <w:rPr>
          <w:rFonts w:ascii="宋体" w:hAnsi="宋体" w:hint="eastAsia"/>
        </w:rPr>
        <w:t>的</w:t>
      </w:r>
      <w:r w:rsidR="00674E75">
        <w:rPr>
          <w:rFonts w:ascii="宋体" w:hAnsi="宋体" w:hint="eastAsia"/>
        </w:rPr>
        <w:t>《梦想中心</w:t>
      </w:r>
      <w:r w:rsidR="00674E75">
        <w:rPr>
          <w:rFonts w:ascii="宋体" w:hAnsi="宋体"/>
        </w:rPr>
        <w:t>建设手册</w:t>
      </w:r>
      <w:r w:rsidR="00674E75">
        <w:rPr>
          <w:rFonts w:ascii="宋体" w:hAnsi="宋体" w:hint="eastAsia"/>
        </w:rPr>
        <w:t>》</w:t>
      </w:r>
      <w:r>
        <w:rPr>
          <w:rFonts w:ascii="宋体" w:hAnsi="宋体" w:hint="eastAsia"/>
        </w:rPr>
        <w:t>，学校应根据手册说明</w:t>
      </w:r>
      <w:r w:rsidRPr="00FB0BCA">
        <w:rPr>
          <w:rFonts w:ascii="宋体" w:hAnsi="宋体" w:hint="eastAsia"/>
          <w:b/>
          <w:u w:val="single"/>
        </w:rPr>
        <w:t>提前</w:t>
      </w:r>
      <w:r>
        <w:rPr>
          <w:rFonts w:ascii="宋体" w:hAnsi="宋体" w:hint="eastAsia"/>
        </w:rPr>
        <w:t>做好施工准备，保证在收到基金会提供的全部材料、设备后的</w:t>
      </w:r>
      <w:r w:rsidR="00A55323">
        <w:rPr>
          <w:rFonts w:ascii="宋体" w:hAnsi="宋体"/>
          <w:b/>
          <w:bCs/>
          <w:u w:val="single"/>
        </w:rPr>
        <w:t>30</w:t>
      </w:r>
      <w:r>
        <w:rPr>
          <w:rFonts w:ascii="宋体" w:hAnsi="宋体" w:hint="eastAsia"/>
          <w:b/>
          <w:bCs/>
          <w:u w:val="single"/>
        </w:rPr>
        <w:t>日内</w:t>
      </w:r>
      <w:r>
        <w:rPr>
          <w:rFonts w:ascii="宋体" w:hAnsi="宋体" w:hint="eastAsia"/>
        </w:rPr>
        <w:t>完成全部的建设工作</w:t>
      </w:r>
      <w:r w:rsidR="00A55323">
        <w:rPr>
          <w:rFonts w:ascii="宋体" w:hAnsi="宋体" w:hint="eastAsia"/>
        </w:rPr>
        <w:t>并</w:t>
      </w:r>
      <w:r w:rsidR="00674E75">
        <w:rPr>
          <w:rFonts w:ascii="宋体" w:hAnsi="宋体" w:hint="eastAsia"/>
        </w:rPr>
        <w:t>登录</w:t>
      </w:r>
      <w:r w:rsidR="00674E75">
        <w:rPr>
          <w:rFonts w:ascii="宋体" w:hAnsi="宋体"/>
        </w:rPr>
        <w:t>梦想盒子网站</w:t>
      </w:r>
      <w:r w:rsidR="00A55323">
        <w:rPr>
          <w:rFonts w:ascii="宋体" w:hAnsi="宋体"/>
        </w:rPr>
        <w:t>按</w:t>
      </w:r>
      <w:r w:rsidR="00674E75">
        <w:rPr>
          <w:rFonts w:ascii="宋体" w:hAnsi="宋体" w:hint="eastAsia"/>
        </w:rPr>
        <w:t>模板发帖</w:t>
      </w:r>
      <w:r w:rsidR="00674E75">
        <w:rPr>
          <w:rFonts w:ascii="宋体" w:hAnsi="宋体"/>
        </w:rPr>
        <w:t>提交</w:t>
      </w:r>
      <w:r w:rsidR="001A71B8">
        <w:rPr>
          <w:rFonts w:ascii="宋体" w:hAnsi="宋体"/>
        </w:rPr>
        <w:t>竣工</w:t>
      </w:r>
      <w:r w:rsidR="001A71B8">
        <w:rPr>
          <w:rFonts w:ascii="宋体" w:hAnsi="宋体" w:hint="eastAsia"/>
        </w:rPr>
        <w:t>报告</w:t>
      </w:r>
      <w:r w:rsidR="001C72A2">
        <w:rPr>
          <w:rFonts w:ascii="宋体" w:hAnsi="宋体" w:hint="eastAsia"/>
        </w:rPr>
        <w:t>,</w:t>
      </w:r>
      <w:r w:rsidR="00674E75">
        <w:rPr>
          <w:rFonts w:ascii="宋体" w:hAnsi="宋体" w:hint="eastAsia"/>
          <w:b/>
          <w:u w:val="single"/>
        </w:rPr>
        <w:t>学校可以</w:t>
      </w:r>
      <w:r w:rsidR="001C72A2" w:rsidRPr="006C33E5">
        <w:rPr>
          <w:rFonts w:ascii="宋体" w:hAnsi="宋体" w:hint="eastAsia"/>
          <w:b/>
          <w:u w:val="single"/>
        </w:rPr>
        <w:t>根据学校特色发挥创意，在标准版梦想中心中增添个性化的元素</w:t>
      </w:r>
      <w:r>
        <w:rPr>
          <w:rFonts w:ascii="宋体" w:hAnsi="宋体" w:hint="eastAsia"/>
        </w:rPr>
        <w:t>。</w:t>
      </w:r>
    </w:p>
    <w:p w14:paraId="69101EAB" w14:textId="77777777" w:rsidR="000710AE" w:rsidRDefault="000710AE" w:rsidP="000710AE">
      <w:pPr>
        <w:numPr>
          <w:ilvl w:val="0"/>
          <w:numId w:val="12"/>
        </w:numPr>
        <w:spacing w:line="360" w:lineRule="auto"/>
        <w:rPr>
          <w:rFonts w:ascii="宋体" w:hAnsi="宋体"/>
        </w:rPr>
      </w:pPr>
      <w:r>
        <w:rPr>
          <w:rFonts w:ascii="宋体" w:hAnsi="宋体" w:hint="eastAsia"/>
        </w:rPr>
        <w:t>在“梦想中心”启用后的五年内，</w:t>
      </w:r>
      <w:proofErr w:type="gramStart"/>
      <w:r>
        <w:rPr>
          <w:rFonts w:ascii="宋体" w:hAnsi="宋体" w:hint="eastAsia"/>
        </w:rPr>
        <w:t>若学</w:t>
      </w:r>
      <w:proofErr w:type="gramEnd"/>
      <w:r>
        <w:rPr>
          <w:rFonts w:ascii="宋体" w:hAnsi="宋体" w:hint="eastAsia"/>
        </w:rPr>
        <w:t>校建设布局或地址变更，应在</w:t>
      </w:r>
      <w:r>
        <w:rPr>
          <w:rFonts w:ascii="宋体" w:hAnsi="宋体"/>
        </w:rPr>
        <w:t>30</w:t>
      </w:r>
      <w:r>
        <w:rPr>
          <w:rFonts w:ascii="宋体" w:hAnsi="宋体" w:hint="eastAsia"/>
        </w:rPr>
        <w:t>天内告知真爱梦想，同时安排将“梦想中心”配套物资移至新教室，并重新建设施工，保持原有的设计风格，费用由学校自行承担。</w:t>
      </w:r>
    </w:p>
    <w:p w14:paraId="2A756C40" w14:textId="2682A937" w:rsidR="000710AE" w:rsidRPr="000335F0" w:rsidRDefault="000710AE" w:rsidP="000710AE">
      <w:pPr>
        <w:numPr>
          <w:ilvl w:val="0"/>
          <w:numId w:val="12"/>
        </w:numPr>
        <w:spacing w:line="360" w:lineRule="auto"/>
        <w:rPr>
          <w:rFonts w:ascii="宋体" w:hAnsi="宋体"/>
        </w:rPr>
      </w:pPr>
      <w:r w:rsidRPr="000335F0">
        <w:rPr>
          <w:rFonts w:ascii="宋体" w:hAnsi="宋体" w:hint="eastAsia"/>
          <w:bCs/>
        </w:rPr>
        <w:t>为了让更多人了解“梦想中心”，同时作为给捐赠方的回馈，“梦想中心”建设成功后，</w:t>
      </w:r>
      <w:r w:rsidR="00AF51A6">
        <w:rPr>
          <w:rFonts w:ascii="宋体" w:hAnsi="宋体" w:hint="eastAsia"/>
          <w:bCs/>
          <w:u w:val="single"/>
        </w:rPr>
        <w:t>捐赠方</w:t>
      </w:r>
      <w:r w:rsidR="00AF51A6">
        <w:rPr>
          <w:rFonts w:ascii="宋体" w:hAnsi="宋体"/>
          <w:bCs/>
          <w:u w:val="single"/>
        </w:rPr>
        <w:t>可能</w:t>
      </w:r>
      <w:r w:rsidRPr="000335F0">
        <w:rPr>
          <w:rFonts w:ascii="宋体" w:hAnsi="宋体" w:hint="eastAsia"/>
          <w:bCs/>
          <w:u w:val="single"/>
        </w:rPr>
        <w:t>选择</w:t>
      </w:r>
      <w:r w:rsidR="00AF51A6">
        <w:rPr>
          <w:rFonts w:ascii="宋体" w:hAnsi="宋体" w:hint="eastAsia"/>
          <w:bCs/>
          <w:u w:val="single"/>
        </w:rPr>
        <w:t>在</w:t>
      </w:r>
      <w:r w:rsidR="00AF51A6">
        <w:rPr>
          <w:rFonts w:ascii="宋体" w:hAnsi="宋体"/>
          <w:bCs/>
          <w:u w:val="single"/>
        </w:rPr>
        <w:t>学校</w:t>
      </w:r>
      <w:r w:rsidRPr="000335F0">
        <w:rPr>
          <w:rFonts w:ascii="宋体" w:hAnsi="宋体" w:hint="eastAsia"/>
          <w:bCs/>
          <w:u w:val="single"/>
        </w:rPr>
        <w:t>举办</w:t>
      </w:r>
      <w:r w:rsidR="00AF51A6">
        <w:rPr>
          <w:rFonts w:ascii="宋体" w:hAnsi="宋体" w:hint="eastAsia"/>
          <w:bCs/>
          <w:u w:val="single"/>
        </w:rPr>
        <w:t>“梦想</w:t>
      </w:r>
      <w:r w:rsidR="00AF51A6">
        <w:rPr>
          <w:rFonts w:ascii="宋体" w:hAnsi="宋体"/>
          <w:bCs/>
          <w:u w:val="single"/>
        </w:rPr>
        <w:t>中心</w:t>
      </w:r>
      <w:r w:rsidR="00AF51A6">
        <w:rPr>
          <w:rFonts w:ascii="宋体" w:hAnsi="宋体" w:hint="eastAsia"/>
          <w:bCs/>
          <w:u w:val="single"/>
        </w:rPr>
        <w:t>”</w:t>
      </w:r>
      <w:r w:rsidRPr="000335F0">
        <w:rPr>
          <w:rFonts w:ascii="宋体" w:hAnsi="宋体" w:hint="eastAsia"/>
          <w:bCs/>
          <w:u w:val="single"/>
        </w:rPr>
        <w:t>开业仪式。如果举办开业仪式，</w:t>
      </w:r>
      <w:r w:rsidR="00AF51A6">
        <w:rPr>
          <w:rFonts w:ascii="宋体" w:hAnsi="宋体" w:hint="eastAsia"/>
          <w:bCs/>
          <w:u w:val="single"/>
        </w:rPr>
        <w:t>学校应</w:t>
      </w:r>
      <w:r w:rsidR="00AF51A6">
        <w:rPr>
          <w:rFonts w:ascii="宋体" w:hAnsi="宋体"/>
          <w:bCs/>
          <w:u w:val="single"/>
        </w:rPr>
        <w:t>予以</w:t>
      </w:r>
      <w:r w:rsidR="00AF51A6">
        <w:rPr>
          <w:rFonts w:ascii="宋体" w:hAnsi="宋体" w:hint="eastAsia"/>
          <w:bCs/>
          <w:u w:val="single"/>
        </w:rPr>
        <w:t>必要</w:t>
      </w:r>
      <w:r w:rsidR="00AF51A6">
        <w:rPr>
          <w:rFonts w:ascii="宋体" w:hAnsi="宋体"/>
          <w:bCs/>
          <w:u w:val="single"/>
        </w:rPr>
        <w:t>的支持协助，同</w:t>
      </w:r>
      <w:r w:rsidR="00AF51A6">
        <w:rPr>
          <w:rFonts w:ascii="宋体" w:hAnsi="宋体" w:hint="eastAsia"/>
          <w:bCs/>
          <w:u w:val="single"/>
        </w:rPr>
        <w:t>时</w:t>
      </w:r>
      <w:r w:rsidRPr="000335F0">
        <w:rPr>
          <w:rFonts w:ascii="宋体" w:hAnsi="宋体" w:hint="eastAsia"/>
          <w:bCs/>
          <w:u w:val="single"/>
        </w:rPr>
        <w:t>可邀请教育局、当地媒体等出席开业仪式</w:t>
      </w:r>
      <w:r w:rsidRPr="000335F0">
        <w:rPr>
          <w:rFonts w:ascii="宋体" w:hAnsi="宋体" w:hint="eastAsia"/>
          <w:bCs/>
        </w:rPr>
        <w:t>，宣传报道资料</w:t>
      </w:r>
      <w:r w:rsidR="00AF51A6">
        <w:rPr>
          <w:rFonts w:ascii="宋体" w:hAnsi="宋体" w:hint="eastAsia"/>
          <w:bCs/>
        </w:rPr>
        <w:t>应</w:t>
      </w:r>
      <w:r w:rsidRPr="000335F0">
        <w:rPr>
          <w:rFonts w:ascii="宋体" w:hAnsi="宋体" w:hint="eastAsia"/>
          <w:bCs/>
        </w:rPr>
        <w:t>以邮件形式告知基金会。</w:t>
      </w:r>
      <w:r w:rsidRPr="000335F0">
        <w:rPr>
          <w:rFonts w:ascii="宋体" w:hAnsi="宋体"/>
        </w:rPr>
        <w:t xml:space="preserve"> </w:t>
      </w:r>
    </w:p>
    <w:p w14:paraId="75C69CD4" w14:textId="476AE105" w:rsidR="000710AE" w:rsidRPr="000335F0" w:rsidRDefault="000710AE" w:rsidP="000710AE">
      <w:pPr>
        <w:numPr>
          <w:ilvl w:val="0"/>
          <w:numId w:val="12"/>
        </w:numPr>
        <w:spacing w:line="360" w:lineRule="auto"/>
        <w:rPr>
          <w:rFonts w:ascii="宋体" w:hAnsi="宋体"/>
          <w:b/>
        </w:rPr>
      </w:pPr>
      <w:r>
        <w:rPr>
          <w:rFonts w:ascii="宋体" w:hAnsi="宋体" w:hint="eastAsia"/>
          <w:b/>
          <w:bCs/>
        </w:rPr>
        <w:t>作为梦想中心的申请学校，学校的管理层呈交本申请表</w:t>
      </w:r>
      <w:r w:rsidR="00925C22">
        <w:rPr>
          <w:rFonts w:ascii="宋体" w:hAnsi="宋体" w:hint="eastAsia"/>
          <w:b/>
          <w:bCs/>
        </w:rPr>
        <w:t>时即</w:t>
      </w:r>
      <w:r>
        <w:rPr>
          <w:rFonts w:ascii="宋体" w:hAnsi="宋体" w:hint="eastAsia"/>
          <w:b/>
          <w:bCs/>
        </w:rPr>
        <w:t>保证已经阅读并完全理解上述各条的内容含义，并已经登陆</w:t>
      </w:r>
      <w:r>
        <w:rPr>
          <w:rFonts w:ascii="宋体" w:hAnsi="宋体"/>
          <w:b/>
          <w:bCs/>
          <w:u w:val="single"/>
        </w:rPr>
        <w:t>www.adream.org</w:t>
      </w:r>
      <w:r>
        <w:rPr>
          <w:rFonts w:ascii="宋体" w:hAnsi="宋体" w:hint="eastAsia"/>
          <w:b/>
          <w:bCs/>
        </w:rPr>
        <w:t>网站了解了“梦想中心”和“梦想领路人计划”，</w:t>
      </w:r>
      <w:r w:rsidR="009D5367">
        <w:rPr>
          <w:rFonts w:ascii="宋体" w:hAnsi="宋体" w:hint="eastAsia"/>
          <w:b/>
          <w:bCs/>
        </w:rPr>
        <w:t>对项目</w:t>
      </w:r>
      <w:r>
        <w:rPr>
          <w:rFonts w:ascii="宋体" w:hAnsi="宋体" w:hint="eastAsia"/>
          <w:b/>
          <w:bCs/>
        </w:rPr>
        <w:t>不存在误解。呈交本申请表即意味着学校已获得必要的批准或授权同意对上述事项中的学校义务做出无保留的承诺，该承诺在基金会接受申请后即生效并具有法律约束力；学校在接受基金会的公益捐赠的同时，有义务履行自己的承诺；</w:t>
      </w:r>
      <w:r w:rsidR="00925C22">
        <w:rPr>
          <w:rFonts w:ascii="宋体" w:hAnsi="宋体" w:hint="eastAsia"/>
          <w:b/>
          <w:bCs/>
        </w:rPr>
        <w:t>如</w:t>
      </w:r>
      <w:r>
        <w:rPr>
          <w:rFonts w:ascii="宋体" w:hAnsi="宋体" w:hint="eastAsia"/>
          <w:b/>
          <w:bCs/>
        </w:rPr>
        <w:t>学校未能完全履行上述承诺，真爱梦想有权采取必要的行动</w:t>
      </w:r>
      <w:r w:rsidR="00925C22">
        <w:rPr>
          <w:rFonts w:ascii="宋体" w:hAnsi="宋体" w:hint="eastAsia"/>
          <w:b/>
          <w:bCs/>
        </w:rPr>
        <w:t>，</w:t>
      </w:r>
      <w:r>
        <w:rPr>
          <w:rFonts w:ascii="宋体" w:hAnsi="宋体" w:hint="eastAsia"/>
          <w:b/>
          <w:bCs/>
        </w:rPr>
        <w:t>包括但不限于中止捐赠、撤回捐赠物资、向有关捐助人及教育、民政主管部门投诉等促使学校履行承诺。</w:t>
      </w:r>
      <w:r>
        <w:rPr>
          <w:rFonts w:ascii="宋体" w:hAnsi="宋体"/>
        </w:rPr>
        <w:t xml:space="preserve"> </w:t>
      </w:r>
    </w:p>
    <w:p w14:paraId="5F7B5917" w14:textId="77777777" w:rsidR="000710AE" w:rsidRDefault="000710AE" w:rsidP="000710AE">
      <w:pPr>
        <w:spacing w:line="360" w:lineRule="auto"/>
        <w:rPr>
          <w:rFonts w:ascii="宋体" w:hAnsi="宋体"/>
        </w:rPr>
      </w:pPr>
    </w:p>
    <w:p w14:paraId="1A15ACBC" w14:textId="77777777" w:rsidR="000710AE" w:rsidRPr="000335F0" w:rsidRDefault="000710AE" w:rsidP="000710AE">
      <w:pPr>
        <w:spacing w:line="360" w:lineRule="auto"/>
        <w:rPr>
          <w:rFonts w:ascii="仿宋_GB2312" w:eastAsia="仿宋_GB2312" w:hAnsi="宋体"/>
          <w:b/>
        </w:rPr>
      </w:pPr>
      <w:r w:rsidRPr="000335F0">
        <w:rPr>
          <w:rFonts w:ascii="仿宋_GB2312" w:eastAsia="仿宋_GB2312" w:hAnsi="宋体" w:hint="eastAsia"/>
        </w:rPr>
        <w:t>说明：“梦想中心”申请承诺</w:t>
      </w:r>
      <w:proofErr w:type="gramStart"/>
      <w:r w:rsidRPr="000335F0">
        <w:rPr>
          <w:rFonts w:ascii="仿宋_GB2312" w:eastAsia="仿宋_GB2312" w:hAnsi="宋体" w:hint="eastAsia"/>
        </w:rPr>
        <w:t>书需学校</w:t>
      </w:r>
      <w:proofErr w:type="gramEnd"/>
      <w:r w:rsidRPr="000335F0">
        <w:rPr>
          <w:rFonts w:ascii="仿宋_GB2312" w:eastAsia="仿宋_GB2312" w:hAnsi="宋体" w:hint="eastAsia"/>
        </w:rPr>
        <w:t>校长签字</w:t>
      </w:r>
      <w:r w:rsidR="003736AC">
        <w:rPr>
          <w:rFonts w:ascii="仿宋_GB2312" w:eastAsia="仿宋_GB2312" w:hAnsi="宋体" w:hint="eastAsia"/>
        </w:rPr>
        <w:t>，并由</w:t>
      </w:r>
      <w:r w:rsidR="003736AC">
        <w:rPr>
          <w:rFonts w:ascii="仿宋_GB2312" w:eastAsia="仿宋_GB2312" w:hAnsi="宋体"/>
        </w:rPr>
        <w:t>申请</w:t>
      </w:r>
      <w:r w:rsidRPr="000335F0">
        <w:rPr>
          <w:rFonts w:ascii="仿宋_GB2312" w:eastAsia="仿宋_GB2312" w:hAnsi="宋体" w:hint="eastAsia"/>
        </w:rPr>
        <w:t>学校</w:t>
      </w:r>
      <w:r w:rsidR="009D5367">
        <w:rPr>
          <w:rFonts w:ascii="仿宋_GB2312" w:eastAsia="仿宋_GB2312" w:hAnsi="宋体" w:hint="eastAsia"/>
        </w:rPr>
        <w:t>和</w:t>
      </w:r>
      <w:r w:rsidRPr="000335F0">
        <w:rPr>
          <w:rFonts w:ascii="仿宋_GB2312" w:eastAsia="仿宋_GB2312" w:hAnsi="宋体" w:hint="eastAsia"/>
        </w:rPr>
        <w:t>教育主管部门共同盖章。</w:t>
      </w:r>
    </w:p>
    <w:p w14:paraId="4C9078EB" w14:textId="77777777" w:rsidR="000710AE" w:rsidRDefault="000710AE" w:rsidP="000710AE">
      <w:pPr>
        <w:spacing w:line="360" w:lineRule="auto"/>
        <w:rPr>
          <w:rFonts w:ascii="宋体" w:hAnsi="宋体"/>
        </w:rPr>
      </w:pPr>
    </w:p>
    <w:p w14:paraId="5D7BBA4B" w14:textId="77777777" w:rsidR="000710AE" w:rsidRDefault="000710AE" w:rsidP="006C33E5">
      <w:pPr>
        <w:spacing w:line="360" w:lineRule="auto"/>
        <w:ind w:right="420" w:firstLineChars="350" w:firstLine="735"/>
        <w:jc w:val="left"/>
        <w:rPr>
          <w:rFonts w:ascii="宋体" w:hAnsi="宋体"/>
        </w:rPr>
      </w:pPr>
      <w:r>
        <w:rPr>
          <w:rFonts w:ascii="宋体" w:hAnsi="宋体" w:hint="eastAsia"/>
        </w:rPr>
        <w:t xml:space="preserve">学校校长签字： </w:t>
      </w:r>
      <w:r w:rsidR="00D73E44">
        <w:rPr>
          <w:rFonts w:ascii="宋体" w:hAnsi="宋体" w:hint="eastAsia"/>
        </w:rPr>
        <w:t xml:space="preserve">                                     教育局盖章：</w:t>
      </w:r>
    </w:p>
    <w:p w14:paraId="6EA6B0CD" w14:textId="77777777" w:rsidR="000710AE" w:rsidRDefault="000710AE" w:rsidP="000710AE">
      <w:pPr>
        <w:spacing w:line="360" w:lineRule="auto"/>
        <w:ind w:right="420"/>
        <w:jc w:val="center"/>
        <w:rPr>
          <w:rFonts w:ascii="宋体" w:hAnsi="宋体"/>
        </w:rPr>
      </w:pPr>
    </w:p>
    <w:p w14:paraId="354327F6" w14:textId="4AE242FC" w:rsidR="002159EC" w:rsidRPr="000710AE" w:rsidRDefault="000710AE" w:rsidP="00925C22">
      <w:pPr>
        <w:spacing w:line="360" w:lineRule="auto"/>
        <w:ind w:right="420" w:firstLineChars="350" w:firstLine="735"/>
        <w:jc w:val="left"/>
      </w:pPr>
      <w:r>
        <w:rPr>
          <w:rFonts w:ascii="宋体" w:hAnsi="宋体" w:hint="eastAsia"/>
        </w:rPr>
        <w:t xml:space="preserve">学校盖章：             </w:t>
      </w:r>
    </w:p>
    <w:sectPr w:rsidR="002159EC" w:rsidRPr="000710AE">
      <w:headerReference w:type="default" r:id="rId8"/>
      <w:footerReference w:type="default" r:id="rId9"/>
      <w:pgSz w:w="11906" w:h="16838"/>
      <w:pgMar w:top="1440" w:right="1800" w:bottom="1440" w:left="1800" w:header="283"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DFD154" w14:textId="77777777" w:rsidR="00026572" w:rsidRDefault="00026572">
      <w:r>
        <w:separator/>
      </w:r>
    </w:p>
  </w:endnote>
  <w:endnote w:type="continuationSeparator" w:id="0">
    <w:p w14:paraId="322E1027" w14:textId="77777777" w:rsidR="00026572" w:rsidRDefault="00026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仿宋_GB2312">
    <w:altName w:val="仿宋"/>
    <w:charset w:val="86"/>
    <w:family w:val="modern"/>
    <w:pitch w:val="fixed"/>
    <w:sig w:usb0="00000001" w:usb1="080E0000" w:usb2="00000010" w:usb3="00000000" w:csb0="00040000" w:csb1="00000000"/>
  </w:font>
  <w:font w:name="等线 Light">
    <w:altName w:val="Arial Unicode MS"/>
    <w:charset w:val="86"/>
    <w:family w:val="auto"/>
    <w:pitch w:val="variable"/>
    <w:sig w:usb0="A00002BF" w:usb1="38CF7CFA" w:usb2="00000016" w:usb3="00000000" w:csb0="0004000F" w:csb1="00000000"/>
  </w:font>
  <w:font w:name="等线">
    <w:altName w:val="Arial Unicode MS"/>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299B8" w14:textId="77777777" w:rsidR="00D629D2" w:rsidRDefault="00D35C3E">
    <w:pPr>
      <w:pStyle w:val="a9"/>
    </w:pPr>
    <w:r>
      <w:rPr>
        <w:noProof/>
      </w:rPr>
      <mc:AlternateContent>
        <mc:Choice Requires="wps">
          <w:drawing>
            <wp:anchor distT="0" distB="0" distL="114300" distR="114300" simplePos="0" relativeHeight="251657728" behindDoc="0" locked="0" layoutInCell="1" allowOverlap="1" wp14:anchorId="57B780D8" wp14:editId="35D6CC04">
              <wp:simplePos x="0" y="0"/>
              <wp:positionH relativeFrom="margin">
                <wp:align>center</wp:align>
              </wp:positionH>
              <wp:positionV relativeFrom="paragraph">
                <wp:posOffset>0</wp:posOffset>
              </wp:positionV>
              <wp:extent cx="1828800" cy="1828800"/>
              <wp:effectExtent l="0" t="0" r="0" b="0"/>
              <wp:wrapNone/>
              <wp:docPr id="5" name="文本框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5D7E5D" w14:textId="77777777" w:rsidR="00D629D2" w:rsidRDefault="00D629D2">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6513EB">
                            <w:rPr>
                              <w:noProof/>
                              <w:sz w:val="18"/>
                            </w:rPr>
                            <w:t>2</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7B780D8" id="_x0000_t202" coordsize="21600,21600" o:spt="202" path="m,l,21600r21600,l21600,xe">
              <v:stroke joinstyle="miter"/>
              <v:path gradientshapeok="t" o:connecttype="rect"/>
            </v:shapetype>
            <v:shape id="文本框3"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" filled="f" stroked="f">
              <v:path arrowok="t"/>
              <v:textbox style="mso-fit-shape-to-text:t" inset="0,0,0,0">
                <w:txbxContent>
                  <w:p w14:paraId="0C5D7E5D" w14:textId="77777777" w:rsidR="00D629D2" w:rsidRDefault="00D629D2">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6513EB">
                      <w:rPr>
                        <w:noProof/>
                        <w:sz w:val="18"/>
                      </w:rPr>
                      <w:t>2</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7ED2CF" w14:textId="77777777" w:rsidR="00026572" w:rsidRDefault="00026572">
      <w:r>
        <w:separator/>
      </w:r>
    </w:p>
  </w:footnote>
  <w:footnote w:type="continuationSeparator" w:id="0">
    <w:p w14:paraId="4B51F6E9" w14:textId="77777777" w:rsidR="00026572" w:rsidRDefault="000265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A259CB" w14:textId="77777777" w:rsidR="00D629D2" w:rsidRDefault="00D629D2">
    <w:pPr>
      <w:pStyle w:val="a8"/>
      <w:pBdr>
        <w:bottom w:val="none" w:sz="0" w:space="0" w:color="auto"/>
      </w:pBdr>
      <w:jc w:val="left"/>
    </w:pPr>
  </w:p>
  <w:p w14:paraId="155BBC28" w14:textId="77777777" w:rsidR="00D629D2" w:rsidRDefault="00D35C3E">
    <w:pPr>
      <w:pStyle w:val="a8"/>
      <w:pBdr>
        <w:bottom w:val="none" w:sz="0" w:space="0" w:color="auto"/>
      </w:pBdr>
      <w:jc w:val="left"/>
      <w:rPr>
        <w:u w:val="single"/>
      </w:rPr>
    </w:pPr>
    <w:r>
      <w:rPr>
        <w:noProof/>
        <w:u w:val="single"/>
      </w:rPr>
      <w:drawing>
        <wp:inline distT="0" distB="0" distL="0" distR="0" wp14:anchorId="7EEAEB46" wp14:editId="1550CC3A">
          <wp:extent cx="1130300" cy="584200"/>
          <wp:effectExtent l="0" t="0" r="0" b="0"/>
          <wp:docPr id="4" name="图片 1" descr="11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111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0300" cy="584200"/>
                  </a:xfrm>
                  <a:prstGeom prst="rect">
                    <a:avLst/>
                  </a:prstGeom>
                  <a:noFill/>
                  <a:ln>
                    <a:noFill/>
                  </a:ln>
                </pic:spPr>
              </pic:pic>
            </a:graphicData>
          </a:graphic>
        </wp:inline>
      </w:drawing>
    </w:r>
    <w:r w:rsidR="00D629D2">
      <w:rPr>
        <w:u w:val="single"/>
      </w:rPr>
      <w:t xml:space="preserve">                                                          </w:t>
    </w:r>
    <w:hyperlink r:id="rId2" w:history="1">
      <w:r w:rsidR="00D629D2">
        <w:rPr>
          <w:rStyle w:val="a4"/>
          <w:color w:val="auto"/>
        </w:rPr>
        <w:t>www.adream.org</w:t>
      </w:r>
    </w:hyperlink>
  </w:p>
  <w:p w14:paraId="7B4E0439" w14:textId="77777777" w:rsidR="00D629D2" w:rsidRDefault="00D629D2">
    <w:pPr>
      <w:pStyle w:val="a8"/>
      <w:pBdr>
        <w:bottom w:val="none" w:sz="0" w:space="0" w:color="auto"/>
      </w:pBdr>
      <w:jc w:val="left"/>
      <w:rPr>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00000004"/>
    <w:lvl w:ilvl="0">
      <w:start w:val="1"/>
      <w:numFmt w:val="decimal"/>
      <w:lvlText w:val="%1."/>
      <w:lvlJc w:val="left"/>
      <w:pPr>
        <w:ind w:left="644"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8F0067D"/>
    <w:multiLevelType w:val="multilevel"/>
    <w:tmpl w:val="08F0067D"/>
    <w:lvl w:ilvl="0">
      <w:start w:val="2"/>
      <w:numFmt w:val="japaneseCounting"/>
      <w:lvlText w:val="%1、"/>
      <w:lvlJc w:val="left"/>
      <w:pPr>
        <w:ind w:left="870" w:hanging="87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9524423"/>
    <w:multiLevelType w:val="multilevel"/>
    <w:tmpl w:val="09524423"/>
    <w:lvl w:ilvl="0">
      <w:start w:val="1"/>
      <w:numFmt w:val="bullet"/>
      <w:lvlText w:val=""/>
      <w:lvlJc w:val="left"/>
      <w:pPr>
        <w:ind w:left="945" w:hanging="420"/>
      </w:pPr>
      <w:rPr>
        <w:rFonts w:ascii="Wingdings" w:hAnsi="Wingdings" w:hint="default"/>
      </w:rPr>
    </w:lvl>
    <w:lvl w:ilvl="1">
      <w:start w:val="1"/>
      <w:numFmt w:val="bullet"/>
      <w:lvlText w:val=""/>
      <w:lvlJc w:val="left"/>
      <w:pPr>
        <w:ind w:left="1365" w:hanging="420"/>
      </w:pPr>
      <w:rPr>
        <w:rFonts w:ascii="Wingdings" w:hAnsi="Wingdings" w:hint="default"/>
      </w:rPr>
    </w:lvl>
    <w:lvl w:ilvl="2">
      <w:start w:val="1"/>
      <w:numFmt w:val="bullet"/>
      <w:lvlText w:val=""/>
      <w:lvlJc w:val="left"/>
      <w:pPr>
        <w:ind w:left="1785" w:hanging="420"/>
      </w:pPr>
      <w:rPr>
        <w:rFonts w:ascii="Wingdings" w:hAnsi="Wingdings" w:hint="default"/>
      </w:rPr>
    </w:lvl>
    <w:lvl w:ilvl="3">
      <w:start w:val="1"/>
      <w:numFmt w:val="bullet"/>
      <w:lvlText w:val=""/>
      <w:lvlJc w:val="left"/>
      <w:pPr>
        <w:ind w:left="2205" w:hanging="420"/>
      </w:pPr>
      <w:rPr>
        <w:rFonts w:ascii="Wingdings" w:hAnsi="Wingdings" w:hint="default"/>
      </w:rPr>
    </w:lvl>
    <w:lvl w:ilvl="4">
      <w:start w:val="1"/>
      <w:numFmt w:val="bullet"/>
      <w:lvlText w:val=""/>
      <w:lvlJc w:val="left"/>
      <w:pPr>
        <w:ind w:left="2625" w:hanging="420"/>
      </w:pPr>
      <w:rPr>
        <w:rFonts w:ascii="Wingdings" w:hAnsi="Wingdings" w:hint="default"/>
      </w:rPr>
    </w:lvl>
    <w:lvl w:ilvl="5">
      <w:start w:val="1"/>
      <w:numFmt w:val="bullet"/>
      <w:lvlText w:val=""/>
      <w:lvlJc w:val="left"/>
      <w:pPr>
        <w:ind w:left="3045" w:hanging="420"/>
      </w:pPr>
      <w:rPr>
        <w:rFonts w:ascii="Wingdings" w:hAnsi="Wingdings" w:hint="default"/>
      </w:rPr>
    </w:lvl>
    <w:lvl w:ilvl="6">
      <w:start w:val="1"/>
      <w:numFmt w:val="bullet"/>
      <w:lvlText w:val=""/>
      <w:lvlJc w:val="left"/>
      <w:pPr>
        <w:ind w:left="3465" w:hanging="420"/>
      </w:pPr>
      <w:rPr>
        <w:rFonts w:ascii="Wingdings" w:hAnsi="Wingdings" w:hint="default"/>
      </w:rPr>
    </w:lvl>
    <w:lvl w:ilvl="7">
      <w:start w:val="1"/>
      <w:numFmt w:val="bullet"/>
      <w:lvlText w:val=""/>
      <w:lvlJc w:val="left"/>
      <w:pPr>
        <w:ind w:left="3885" w:hanging="420"/>
      </w:pPr>
      <w:rPr>
        <w:rFonts w:ascii="Wingdings" w:hAnsi="Wingdings" w:hint="default"/>
      </w:rPr>
    </w:lvl>
    <w:lvl w:ilvl="8">
      <w:start w:val="1"/>
      <w:numFmt w:val="bullet"/>
      <w:lvlText w:val=""/>
      <w:lvlJc w:val="left"/>
      <w:pPr>
        <w:ind w:left="4305" w:hanging="420"/>
      </w:pPr>
      <w:rPr>
        <w:rFonts w:ascii="Wingdings" w:hAnsi="Wingdings" w:hint="default"/>
      </w:rPr>
    </w:lvl>
  </w:abstractNum>
  <w:abstractNum w:abstractNumId="3">
    <w:nsid w:val="332F5952"/>
    <w:multiLevelType w:val="hybridMultilevel"/>
    <w:tmpl w:val="ECA64D0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3E5C156F"/>
    <w:multiLevelType w:val="hybridMultilevel"/>
    <w:tmpl w:val="E17E32EE"/>
    <w:lvl w:ilvl="0" w:tplc="7EF2B12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D672BA5"/>
    <w:multiLevelType w:val="multilevel"/>
    <w:tmpl w:val="4D672BA5"/>
    <w:lvl w:ilvl="0">
      <w:start w:val="1"/>
      <w:numFmt w:val="decimal"/>
      <w:lvlText w:val="（%1）"/>
      <w:lvlJc w:val="left"/>
      <w:pPr>
        <w:ind w:left="1080" w:hanging="1080"/>
      </w:pPr>
      <w:rPr>
        <w:rFonts w:hint="default"/>
        <w:color w:val="00000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52F77EBC"/>
    <w:multiLevelType w:val="singleLevel"/>
    <w:tmpl w:val="52F77EBC"/>
    <w:lvl w:ilvl="0">
      <w:start w:val="1"/>
      <w:numFmt w:val="bullet"/>
      <w:lvlText w:val=""/>
      <w:lvlJc w:val="left"/>
      <w:pPr>
        <w:tabs>
          <w:tab w:val="num" w:pos="420"/>
        </w:tabs>
        <w:ind w:left="420" w:hanging="420"/>
      </w:pPr>
      <w:rPr>
        <w:rFonts w:ascii="Wingdings" w:hAnsi="Wingdings" w:hint="default"/>
      </w:rPr>
    </w:lvl>
  </w:abstractNum>
  <w:abstractNum w:abstractNumId="7">
    <w:nsid w:val="52F77F68"/>
    <w:multiLevelType w:val="singleLevel"/>
    <w:tmpl w:val="52F77F68"/>
    <w:lvl w:ilvl="0">
      <w:start w:val="1"/>
      <w:numFmt w:val="bullet"/>
      <w:lvlText w:val=""/>
      <w:lvlJc w:val="left"/>
      <w:pPr>
        <w:tabs>
          <w:tab w:val="num" w:pos="420"/>
        </w:tabs>
        <w:ind w:left="420" w:hanging="420"/>
      </w:pPr>
      <w:rPr>
        <w:rFonts w:ascii="Wingdings" w:hAnsi="Wingdings" w:hint="default"/>
      </w:rPr>
    </w:lvl>
  </w:abstractNum>
  <w:abstractNum w:abstractNumId="8">
    <w:nsid w:val="6F4F075E"/>
    <w:multiLevelType w:val="multilevel"/>
    <w:tmpl w:val="6F4F075E"/>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71397389"/>
    <w:multiLevelType w:val="multilevel"/>
    <w:tmpl w:val="71397389"/>
    <w:lvl w:ilvl="0">
      <w:start w:val="5"/>
      <w:numFmt w:val="japaneseCounting"/>
      <w:lvlText w:val="%1、"/>
      <w:lvlJc w:val="left"/>
      <w:pPr>
        <w:ind w:left="870" w:hanging="87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731F4241"/>
    <w:multiLevelType w:val="multilevel"/>
    <w:tmpl w:val="731F424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1">
    <w:nsid w:val="7AF02DDC"/>
    <w:multiLevelType w:val="multilevel"/>
    <w:tmpl w:val="7AF02DDC"/>
    <w:lvl w:ilvl="0">
      <w:start w:val="1"/>
      <w:numFmt w:val="bullet"/>
      <w:lvlText w:val=""/>
      <w:lvlJc w:val="left"/>
      <w:pPr>
        <w:ind w:left="720" w:hanging="360"/>
      </w:pPr>
      <w:rPr>
        <w:rFonts w:ascii="Wingdings" w:eastAsia="宋体" w:hAnsi="Wingdings" w:hint="default"/>
      </w:rPr>
    </w:lvl>
    <w:lvl w:ilvl="1">
      <w:start w:val="1"/>
      <w:numFmt w:val="bullet"/>
      <w:lvlText w:val=""/>
      <w:lvlJc w:val="left"/>
      <w:pPr>
        <w:ind w:left="1200" w:hanging="420"/>
      </w:pPr>
      <w:rPr>
        <w:rFonts w:ascii="Wingdings" w:hAnsi="Wingdings" w:hint="default"/>
      </w:rPr>
    </w:lvl>
    <w:lvl w:ilvl="2">
      <w:start w:val="1"/>
      <w:numFmt w:val="bullet"/>
      <w:lvlText w:val=""/>
      <w:lvlJc w:val="left"/>
      <w:pPr>
        <w:ind w:left="1620" w:hanging="420"/>
      </w:pPr>
      <w:rPr>
        <w:rFonts w:ascii="Wingdings" w:hAnsi="Wingdings" w:hint="default"/>
      </w:rPr>
    </w:lvl>
    <w:lvl w:ilvl="3">
      <w:start w:val="1"/>
      <w:numFmt w:val="bullet"/>
      <w:lvlText w:val=""/>
      <w:lvlJc w:val="left"/>
      <w:pPr>
        <w:ind w:left="2040" w:hanging="420"/>
      </w:pPr>
      <w:rPr>
        <w:rFonts w:ascii="Wingdings" w:hAnsi="Wingdings" w:hint="default"/>
      </w:rPr>
    </w:lvl>
    <w:lvl w:ilvl="4">
      <w:start w:val="1"/>
      <w:numFmt w:val="bullet"/>
      <w:lvlText w:val=""/>
      <w:lvlJc w:val="left"/>
      <w:pPr>
        <w:ind w:left="2460" w:hanging="420"/>
      </w:pPr>
      <w:rPr>
        <w:rFonts w:ascii="Wingdings" w:hAnsi="Wingdings" w:hint="default"/>
      </w:rPr>
    </w:lvl>
    <w:lvl w:ilvl="5">
      <w:start w:val="1"/>
      <w:numFmt w:val="bullet"/>
      <w:lvlText w:val=""/>
      <w:lvlJc w:val="left"/>
      <w:pPr>
        <w:ind w:left="2880" w:hanging="420"/>
      </w:pPr>
      <w:rPr>
        <w:rFonts w:ascii="Wingdings" w:hAnsi="Wingdings" w:hint="default"/>
      </w:rPr>
    </w:lvl>
    <w:lvl w:ilvl="6">
      <w:start w:val="1"/>
      <w:numFmt w:val="bullet"/>
      <w:lvlText w:val=""/>
      <w:lvlJc w:val="left"/>
      <w:pPr>
        <w:ind w:left="3300" w:hanging="420"/>
      </w:pPr>
      <w:rPr>
        <w:rFonts w:ascii="Wingdings" w:hAnsi="Wingdings" w:hint="default"/>
      </w:rPr>
    </w:lvl>
    <w:lvl w:ilvl="7">
      <w:start w:val="1"/>
      <w:numFmt w:val="bullet"/>
      <w:lvlText w:val=""/>
      <w:lvlJc w:val="left"/>
      <w:pPr>
        <w:ind w:left="3720" w:hanging="420"/>
      </w:pPr>
      <w:rPr>
        <w:rFonts w:ascii="Wingdings" w:hAnsi="Wingdings" w:hint="default"/>
      </w:rPr>
    </w:lvl>
    <w:lvl w:ilvl="8">
      <w:start w:val="1"/>
      <w:numFmt w:val="bullet"/>
      <w:lvlText w:val=""/>
      <w:lvlJc w:val="left"/>
      <w:pPr>
        <w:ind w:left="4140" w:hanging="420"/>
      </w:pPr>
      <w:rPr>
        <w:rFonts w:ascii="Wingdings" w:hAnsi="Wingdings" w:hint="default"/>
      </w:rPr>
    </w:lvl>
  </w:abstractNum>
  <w:num w:numId="1">
    <w:abstractNumId w:val="1"/>
  </w:num>
  <w:num w:numId="2">
    <w:abstractNumId w:val="8"/>
  </w:num>
  <w:num w:numId="3">
    <w:abstractNumId w:val="10"/>
  </w:num>
  <w:num w:numId="4">
    <w:abstractNumId w:val="7"/>
  </w:num>
  <w:num w:numId="5">
    <w:abstractNumId w:val="6"/>
  </w:num>
  <w:num w:numId="6">
    <w:abstractNumId w:val="11"/>
  </w:num>
  <w:num w:numId="7">
    <w:abstractNumId w:val="9"/>
  </w:num>
  <w:num w:numId="8">
    <w:abstractNumId w:val="5"/>
  </w:num>
  <w:num w:numId="9">
    <w:abstractNumId w:val="2"/>
  </w:num>
  <w:num w:numId="10">
    <w:abstractNumId w:val="4"/>
  </w:num>
  <w:num w:numId="11">
    <w:abstractNumId w:val="3"/>
  </w:num>
  <w:num w:numId="1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houdanjing">
    <w15:presenceInfo w15:providerId="None" w15:userId="zhoudanji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26572"/>
    <w:rsid w:val="000710AE"/>
    <w:rsid w:val="00087211"/>
    <w:rsid w:val="000A7236"/>
    <w:rsid w:val="000B74F9"/>
    <w:rsid w:val="00145186"/>
    <w:rsid w:val="00172A27"/>
    <w:rsid w:val="001A71B8"/>
    <w:rsid w:val="001C72A2"/>
    <w:rsid w:val="001E0625"/>
    <w:rsid w:val="002159EC"/>
    <w:rsid w:val="00237B0D"/>
    <w:rsid w:val="0024425B"/>
    <w:rsid w:val="002475CF"/>
    <w:rsid w:val="002767DA"/>
    <w:rsid w:val="002828B4"/>
    <w:rsid w:val="002A45B0"/>
    <w:rsid w:val="002D3DCB"/>
    <w:rsid w:val="002E7073"/>
    <w:rsid w:val="002F766F"/>
    <w:rsid w:val="00302F79"/>
    <w:rsid w:val="00310DD8"/>
    <w:rsid w:val="00315F2B"/>
    <w:rsid w:val="003736AC"/>
    <w:rsid w:val="003974D6"/>
    <w:rsid w:val="00410F41"/>
    <w:rsid w:val="00460FDC"/>
    <w:rsid w:val="004A1CB7"/>
    <w:rsid w:val="004A74B8"/>
    <w:rsid w:val="004C4718"/>
    <w:rsid w:val="00514261"/>
    <w:rsid w:val="00526C8D"/>
    <w:rsid w:val="00534F98"/>
    <w:rsid w:val="00553D76"/>
    <w:rsid w:val="006513EB"/>
    <w:rsid w:val="006560C0"/>
    <w:rsid w:val="00670D90"/>
    <w:rsid w:val="006710C0"/>
    <w:rsid w:val="0067152E"/>
    <w:rsid w:val="00674E75"/>
    <w:rsid w:val="006C33E5"/>
    <w:rsid w:val="006C7569"/>
    <w:rsid w:val="006E4506"/>
    <w:rsid w:val="00722467"/>
    <w:rsid w:val="00723115"/>
    <w:rsid w:val="007B4CFE"/>
    <w:rsid w:val="007C0A4F"/>
    <w:rsid w:val="007C3ED1"/>
    <w:rsid w:val="00885228"/>
    <w:rsid w:val="008A14DB"/>
    <w:rsid w:val="008E370C"/>
    <w:rsid w:val="008F5C20"/>
    <w:rsid w:val="00925C22"/>
    <w:rsid w:val="009370BA"/>
    <w:rsid w:val="00993980"/>
    <w:rsid w:val="009A04FC"/>
    <w:rsid w:val="009D5367"/>
    <w:rsid w:val="00A16060"/>
    <w:rsid w:val="00A55188"/>
    <w:rsid w:val="00A55323"/>
    <w:rsid w:val="00A67A7B"/>
    <w:rsid w:val="00A8450B"/>
    <w:rsid w:val="00A8623F"/>
    <w:rsid w:val="00AA20AF"/>
    <w:rsid w:val="00AA4AD0"/>
    <w:rsid w:val="00AF51A6"/>
    <w:rsid w:val="00B128B9"/>
    <w:rsid w:val="00B26743"/>
    <w:rsid w:val="00B36F6A"/>
    <w:rsid w:val="00B827A1"/>
    <w:rsid w:val="00BC4B92"/>
    <w:rsid w:val="00C32C32"/>
    <w:rsid w:val="00CD2DBD"/>
    <w:rsid w:val="00CE54AB"/>
    <w:rsid w:val="00D10B79"/>
    <w:rsid w:val="00D35C3E"/>
    <w:rsid w:val="00D629D2"/>
    <w:rsid w:val="00D65E51"/>
    <w:rsid w:val="00D73E44"/>
    <w:rsid w:val="00D8621B"/>
    <w:rsid w:val="00D8774A"/>
    <w:rsid w:val="00DC36DA"/>
    <w:rsid w:val="00DE7B05"/>
    <w:rsid w:val="00E11B04"/>
    <w:rsid w:val="00E2110A"/>
    <w:rsid w:val="00E27642"/>
    <w:rsid w:val="00E31776"/>
    <w:rsid w:val="00E66954"/>
    <w:rsid w:val="00E86E05"/>
    <w:rsid w:val="00EA0E72"/>
    <w:rsid w:val="00EE3E89"/>
    <w:rsid w:val="00F12DC7"/>
    <w:rsid w:val="00F13F35"/>
    <w:rsid w:val="00F25E57"/>
    <w:rsid w:val="00F45E9A"/>
    <w:rsid w:val="00F460FF"/>
    <w:rsid w:val="00FA1C18"/>
    <w:rsid w:val="00FB02A4"/>
    <w:rsid w:val="00FB0BCA"/>
    <w:rsid w:val="00FD7B8A"/>
    <w:rsid w:val="00FF6B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1A423669"/>
  <w15:chartTrackingRefBased/>
  <w15:docId w15:val="{52169D25-E1E5-A244-8892-0D876D49D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lsdException w:name="toc 2" w:uiPriority="39" w:unhideWhenUsed="1"/>
    <w:lsdException w:name="toc 3" w:uiPriority="39" w:unhideWhenUsed="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6" w:lineRule="auto"/>
      <w:outlineLvl w:val="1"/>
    </w:pPr>
    <w:rPr>
      <w:rFonts w:ascii="Calibri Light" w:hAnsi="Calibri Light"/>
      <w:b/>
      <w:bCs/>
      <w:sz w:val="32"/>
      <w:szCs w:val="32"/>
    </w:rPr>
  </w:style>
  <w:style w:type="paragraph" w:styleId="3">
    <w:name w:val="heading 3"/>
    <w:basedOn w:val="a"/>
    <w:next w:val="a"/>
    <w:link w:val="3Char"/>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280" w:after="290" w:line="376" w:lineRule="auto"/>
      <w:outlineLvl w:val="3"/>
    </w:pPr>
    <w:rPr>
      <w:rFonts w:ascii="Calibri Light" w:hAnsi="Calibri Light"/>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文字 Char"/>
    <w:link w:val="a3"/>
    <w:rPr>
      <w:rFonts w:ascii="Calibri" w:hAnsi="Calibri"/>
      <w:kern w:val="2"/>
      <w:sz w:val="21"/>
      <w:szCs w:val="22"/>
    </w:rPr>
  </w:style>
  <w:style w:type="character" w:styleId="a4">
    <w:name w:val="Hyperlink"/>
    <w:uiPriority w:val="99"/>
    <w:rPr>
      <w:color w:val="0563C1"/>
      <w:u w:val="single"/>
    </w:rPr>
  </w:style>
  <w:style w:type="character" w:styleId="a5">
    <w:name w:val="annotation reference"/>
    <w:rPr>
      <w:sz w:val="21"/>
      <w:szCs w:val="21"/>
    </w:rPr>
  </w:style>
  <w:style w:type="character" w:customStyle="1" w:styleId="2Char">
    <w:name w:val="标题 2 Char"/>
    <w:link w:val="2"/>
    <w:rPr>
      <w:rFonts w:ascii="Calibri Light" w:eastAsia="宋体" w:hAnsi="Calibri Light" w:cs="Times New Roman"/>
      <w:b/>
      <w:bCs/>
      <w:kern w:val="2"/>
      <w:sz w:val="32"/>
      <w:szCs w:val="32"/>
    </w:rPr>
  </w:style>
  <w:style w:type="character" w:customStyle="1" w:styleId="Char0">
    <w:name w:val="批注主题 Char"/>
    <w:link w:val="a6"/>
    <w:rPr>
      <w:rFonts w:ascii="Calibri" w:hAnsi="Calibri"/>
      <w:b/>
      <w:bCs/>
      <w:kern w:val="2"/>
      <w:sz w:val="21"/>
      <w:szCs w:val="22"/>
    </w:rPr>
  </w:style>
  <w:style w:type="character" w:customStyle="1" w:styleId="Char1">
    <w:name w:val="批注框文本 Char"/>
    <w:link w:val="a7"/>
    <w:rPr>
      <w:rFonts w:ascii="Calibri" w:hAnsi="Calibri"/>
      <w:kern w:val="2"/>
      <w:sz w:val="18"/>
      <w:szCs w:val="18"/>
    </w:rPr>
  </w:style>
  <w:style w:type="character" w:customStyle="1" w:styleId="3Char">
    <w:name w:val="标题 3 Char"/>
    <w:link w:val="3"/>
    <w:rPr>
      <w:rFonts w:ascii="Calibri" w:hAnsi="Calibri"/>
      <w:b/>
      <w:bCs/>
      <w:kern w:val="2"/>
      <w:sz w:val="32"/>
      <w:szCs w:val="32"/>
    </w:rPr>
  </w:style>
  <w:style w:type="character" w:customStyle="1" w:styleId="Char2">
    <w:name w:val="页眉 Char"/>
    <w:link w:val="a8"/>
    <w:uiPriority w:val="99"/>
    <w:rPr>
      <w:kern w:val="2"/>
      <w:sz w:val="18"/>
      <w:szCs w:val="22"/>
    </w:rPr>
  </w:style>
  <w:style w:type="character" w:customStyle="1" w:styleId="4Char">
    <w:name w:val="标题 4 Char"/>
    <w:link w:val="4"/>
    <w:rPr>
      <w:rFonts w:ascii="Calibri Light" w:eastAsia="宋体" w:hAnsi="Calibri Light" w:cs="Times New Roman"/>
      <w:b/>
      <w:bCs/>
      <w:kern w:val="2"/>
      <w:sz w:val="28"/>
      <w:szCs w:val="28"/>
    </w:rPr>
  </w:style>
  <w:style w:type="character" w:customStyle="1" w:styleId="1Char">
    <w:name w:val="标题 1 Char"/>
    <w:link w:val="1"/>
    <w:rPr>
      <w:rFonts w:ascii="Calibri" w:hAnsi="Calibri"/>
      <w:b/>
      <w:bCs/>
      <w:kern w:val="44"/>
      <w:sz w:val="44"/>
      <w:szCs w:val="44"/>
    </w:rPr>
  </w:style>
  <w:style w:type="paragraph" w:styleId="a3">
    <w:name w:val="annotation text"/>
    <w:basedOn w:val="a"/>
    <w:link w:val="Char"/>
    <w:pPr>
      <w:jc w:val="left"/>
    </w:pPr>
  </w:style>
  <w:style w:type="paragraph" w:styleId="a6">
    <w:name w:val="annotation subject"/>
    <w:basedOn w:val="a3"/>
    <w:next w:val="a3"/>
    <w:link w:val="Char0"/>
    <w:rPr>
      <w:b/>
      <w:bCs/>
    </w:rPr>
  </w:style>
  <w:style w:type="paragraph" w:styleId="a9">
    <w:name w:val="footer"/>
    <w:basedOn w:val="a"/>
    <w:pPr>
      <w:tabs>
        <w:tab w:val="center" w:pos="4153"/>
        <w:tab w:val="right" w:pos="8306"/>
      </w:tabs>
      <w:snapToGrid w:val="0"/>
      <w:jc w:val="left"/>
    </w:pPr>
    <w:rPr>
      <w:sz w:val="18"/>
    </w:rPr>
  </w:style>
  <w:style w:type="paragraph" w:styleId="a7">
    <w:name w:val="Balloon Text"/>
    <w:basedOn w:val="a"/>
    <w:link w:val="Char1"/>
    <w:rPr>
      <w:sz w:val="18"/>
      <w:szCs w:val="18"/>
    </w:rPr>
  </w:style>
  <w:style w:type="paragraph" w:styleId="30">
    <w:name w:val="toc 3"/>
    <w:basedOn w:val="a"/>
    <w:next w:val="a"/>
    <w:uiPriority w:val="39"/>
    <w:unhideWhenUsed/>
    <w:pPr>
      <w:widowControl/>
      <w:spacing w:after="100" w:line="259" w:lineRule="auto"/>
      <w:ind w:left="440"/>
      <w:jc w:val="left"/>
    </w:pPr>
    <w:rPr>
      <w:kern w:val="0"/>
      <w:sz w:val="22"/>
    </w:rPr>
  </w:style>
  <w:style w:type="paragraph" w:styleId="10">
    <w:name w:val="toc 1"/>
    <w:basedOn w:val="a"/>
    <w:next w:val="a"/>
    <w:uiPriority w:val="39"/>
    <w:unhideWhenUsed/>
    <w:pPr>
      <w:widowControl/>
      <w:spacing w:after="100" w:line="259" w:lineRule="auto"/>
      <w:jc w:val="left"/>
    </w:pPr>
    <w:rPr>
      <w:kern w:val="0"/>
      <w:sz w:val="22"/>
    </w:rPr>
  </w:style>
  <w:style w:type="paragraph" w:styleId="a8">
    <w:name w:val="header"/>
    <w:basedOn w:val="a"/>
    <w:link w:val="Char2"/>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sz w:val="18"/>
    </w:rPr>
  </w:style>
  <w:style w:type="paragraph" w:styleId="20">
    <w:name w:val="toc 2"/>
    <w:basedOn w:val="a"/>
    <w:next w:val="a"/>
    <w:uiPriority w:val="39"/>
    <w:unhideWhenUsed/>
    <w:pPr>
      <w:widowControl/>
      <w:spacing w:after="100" w:line="259" w:lineRule="auto"/>
      <w:ind w:left="220"/>
      <w:jc w:val="left"/>
    </w:pPr>
    <w:rPr>
      <w:kern w:val="0"/>
      <w:sz w:val="22"/>
    </w:rPr>
  </w:style>
  <w:style w:type="paragraph" w:customStyle="1" w:styleId="11">
    <w:name w:val="列出段落1"/>
    <w:basedOn w:val="a"/>
    <w:uiPriority w:val="34"/>
    <w:qFormat/>
    <w:pPr>
      <w:ind w:firstLineChars="200" w:firstLine="420"/>
    </w:pPr>
  </w:style>
  <w:style w:type="paragraph" w:styleId="TOC">
    <w:name w:val="TOC Heading"/>
    <w:basedOn w:val="1"/>
    <w:next w:val="a"/>
    <w:uiPriority w:val="39"/>
    <w:qFormat/>
    <w:pPr>
      <w:widowControl/>
      <w:spacing w:before="240" w:after="0" w:line="259" w:lineRule="auto"/>
      <w:jc w:val="left"/>
      <w:outlineLvl w:val="9"/>
    </w:pPr>
    <w:rPr>
      <w:rFonts w:ascii="Calibri Light" w:hAnsi="Calibri Light"/>
      <w:b w:val="0"/>
      <w:bCs w:val="0"/>
      <w:color w:val="2E74B5"/>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56457">
      <w:bodyDiv w:val="1"/>
      <w:marLeft w:val="0"/>
      <w:marRight w:val="0"/>
      <w:marTop w:val="0"/>
      <w:marBottom w:val="0"/>
      <w:divBdr>
        <w:top w:val="none" w:sz="0" w:space="0" w:color="auto"/>
        <w:left w:val="none" w:sz="0" w:space="0" w:color="auto"/>
        <w:bottom w:val="none" w:sz="0" w:space="0" w:color="auto"/>
        <w:right w:val="none" w:sz="0" w:space="0" w:color="auto"/>
      </w:divBdr>
    </w:div>
    <w:div w:id="178812204">
      <w:bodyDiv w:val="1"/>
      <w:marLeft w:val="0"/>
      <w:marRight w:val="0"/>
      <w:marTop w:val="0"/>
      <w:marBottom w:val="0"/>
      <w:divBdr>
        <w:top w:val="none" w:sz="0" w:space="0" w:color="auto"/>
        <w:left w:val="none" w:sz="0" w:space="0" w:color="auto"/>
        <w:bottom w:val="none" w:sz="0" w:space="0" w:color="auto"/>
        <w:right w:val="none" w:sz="0" w:space="0" w:color="auto"/>
      </w:divBdr>
    </w:div>
    <w:div w:id="600457231">
      <w:bodyDiv w:val="1"/>
      <w:marLeft w:val="0"/>
      <w:marRight w:val="0"/>
      <w:marTop w:val="0"/>
      <w:marBottom w:val="0"/>
      <w:divBdr>
        <w:top w:val="none" w:sz="0" w:space="0" w:color="auto"/>
        <w:left w:val="none" w:sz="0" w:space="0" w:color="auto"/>
        <w:bottom w:val="none" w:sz="0" w:space="0" w:color="auto"/>
        <w:right w:val="none" w:sz="0" w:space="0" w:color="auto"/>
      </w:divBdr>
      <w:divsChild>
        <w:div w:id="1023869375">
          <w:marLeft w:val="0"/>
          <w:marRight w:val="0"/>
          <w:marTop w:val="0"/>
          <w:marBottom w:val="0"/>
          <w:divBdr>
            <w:top w:val="none" w:sz="0" w:space="0" w:color="auto"/>
            <w:left w:val="none" w:sz="0" w:space="0" w:color="auto"/>
            <w:bottom w:val="none" w:sz="0" w:space="0" w:color="auto"/>
            <w:right w:val="none" w:sz="0" w:space="0" w:color="auto"/>
          </w:divBdr>
          <w:divsChild>
            <w:div w:id="167399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074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www.adream.or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3D59F1-CB0C-4CEA-BF25-ADB2EF084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279</Words>
  <Characters>1593</Characters>
  <Application>Microsoft Office Word</Application>
  <DocSecurity>0</DocSecurity>
  <PresentationFormat/>
  <Lines>13</Lines>
  <Paragraphs>3</Paragraphs>
  <Slides>0</Slides>
  <Notes>0</Notes>
  <HiddenSlides>0</HiddenSlides>
  <MMClips>0</MMClips>
  <ScaleCrop>false</ScaleCrop>
  <Manager/>
  <Company/>
  <LinksUpToDate>false</LinksUpToDate>
  <CharactersWithSpaces>1869</CharactersWithSpaces>
  <SharedDoc>false</SharedDoc>
  <HLinks>
    <vt:vector size="6" baseType="variant">
      <vt:variant>
        <vt:i4>2752564</vt:i4>
      </vt:variant>
      <vt:variant>
        <vt:i4>0</vt:i4>
      </vt:variant>
      <vt:variant>
        <vt:i4>0</vt:i4>
      </vt:variant>
      <vt:variant>
        <vt:i4>5</vt:i4>
      </vt:variant>
      <vt:variant>
        <vt:lpwstr>http://www.adream.org/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梦想中心5C版</dc:title>
  <dc:subject/>
  <dc:creator>lilac</dc:creator>
  <cp:keywords/>
  <dc:description/>
  <cp:lastModifiedBy>Windows 用户</cp:lastModifiedBy>
  <cp:revision>4</cp:revision>
  <cp:lastPrinted>2014-02-26T08:46:00Z</cp:lastPrinted>
  <dcterms:created xsi:type="dcterms:W3CDTF">2018-10-25T08:38:00Z</dcterms:created>
  <dcterms:modified xsi:type="dcterms:W3CDTF">2018-10-25T08:47:00Z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2052-9.1.0.4468</vt:lpwstr>
  </property>
</Properties>
</file>